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3435E"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7F1C62EF" w14:textId="101DA7DE"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F0C5957"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17CC5BD0" w14:textId="77777777" w:rsidR="005C5236" w:rsidRPr="00D00EAF" w:rsidRDefault="005C5236" w:rsidP="005C5236">
      <w:pPr>
        <w:spacing w:after="200" w:line="276" w:lineRule="auto"/>
        <w:rPr>
          <w:rFonts w:ascii="Arial" w:eastAsiaTheme="minorEastAsia" w:hAnsi="Arial" w:cs="Arial"/>
          <w:b/>
          <w:sz w:val="40"/>
          <w:szCs w:val="40"/>
        </w:rPr>
      </w:pPr>
    </w:p>
    <w:p w14:paraId="15EB021F"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73BD24A4"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451562">
        <w:rPr>
          <w:rFonts w:asciiTheme="majorHAnsi" w:hAnsiTheme="majorHAnsi" w:cs="MyriadPro-Black"/>
          <w:caps/>
          <w:sz w:val="60"/>
          <w:szCs w:val="60"/>
        </w:rPr>
        <w:t>integrovaných projektŮ IPRÚ</w:t>
      </w:r>
    </w:p>
    <w:p w14:paraId="3A33AF6C" w14:textId="77777777" w:rsidR="00B95143" w:rsidRDefault="00B95143" w:rsidP="00B95143">
      <w:pPr>
        <w:spacing w:after="200" w:line="276" w:lineRule="auto"/>
        <w:rPr>
          <w:rFonts w:asciiTheme="majorHAnsi" w:hAnsiTheme="majorHAnsi" w:cs="MyriadPro-Black"/>
          <w:caps/>
          <w:color w:val="A6A6A6"/>
          <w:sz w:val="40"/>
          <w:szCs w:val="40"/>
        </w:rPr>
      </w:pPr>
    </w:p>
    <w:p w14:paraId="6BDDA836"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E4085">
        <w:rPr>
          <w:rFonts w:asciiTheme="majorHAnsi" w:hAnsiTheme="majorHAnsi" w:cs="MyriadPro-Black"/>
          <w:caps/>
          <w:color w:val="A6A6A6"/>
          <w:sz w:val="40"/>
          <w:szCs w:val="40"/>
        </w:rPr>
        <w:t>2.1</w:t>
      </w:r>
    </w:p>
    <w:p w14:paraId="318B01A0" w14:textId="77777777" w:rsidR="00B95143" w:rsidRDefault="004D58FB"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A02E66">
        <w:rPr>
          <w:rFonts w:asciiTheme="majorHAnsi" w:hAnsiTheme="majorHAnsi" w:cs="MyriadPro-Black"/>
          <w:caps/>
          <w:color w:val="A6A6A6"/>
          <w:sz w:val="40"/>
          <w:szCs w:val="40"/>
        </w:rPr>
        <w:t>61</w:t>
      </w:r>
    </w:p>
    <w:p w14:paraId="3CCA2114" w14:textId="77777777" w:rsidR="00B95143" w:rsidRDefault="00B95143" w:rsidP="00B95143">
      <w:pPr>
        <w:pStyle w:val="Zkladnodstavec"/>
        <w:rPr>
          <w:rFonts w:asciiTheme="majorHAnsi" w:hAnsiTheme="majorHAnsi" w:cs="MyriadPro-Black"/>
          <w:caps/>
          <w:sz w:val="40"/>
          <w:szCs w:val="40"/>
        </w:rPr>
      </w:pPr>
    </w:p>
    <w:p w14:paraId="3163E0D2"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D58FB">
        <w:rPr>
          <w:rFonts w:asciiTheme="majorHAnsi" w:hAnsiTheme="majorHAnsi" w:cs="MyriadPro-Black"/>
          <w:caps/>
          <w:sz w:val="40"/>
          <w:szCs w:val="40"/>
        </w:rPr>
        <w:t>2D</w:t>
      </w:r>
    </w:p>
    <w:p w14:paraId="5FB4A8FC"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30C3BD70"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r w:rsidR="004D58FB">
        <w:rPr>
          <w:rFonts w:asciiTheme="majorHAnsi" w:eastAsia="MS Mincho" w:hAnsiTheme="majorHAnsi" w:cs="MyriadPro-Black"/>
          <w:b/>
          <w:caps/>
          <w:color w:val="000000"/>
          <w:sz w:val="46"/>
          <w:szCs w:val="40"/>
          <w:lang w:eastAsia="ja-JP"/>
        </w:rPr>
        <w:t xml:space="preserve"> </w:t>
      </w:r>
      <w:r w:rsidR="004D58FB">
        <w:rPr>
          <w:rFonts w:asciiTheme="majorHAnsi" w:hAnsiTheme="majorHAnsi" w:cs="MyriadPro-Black"/>
          <w:b/>
          <w:caps/>
          <w:sz w:val="46"/>
          <w:szCs w:val="40"/>
        </w:rPr>
        <w:t xml:space="preserve">– </w:t>
      </w:r>
      <w:r w:rsidR="004D58FB" w:rsidRPr="003808EC">
        <w:rPr>
          <w:rFonts w:asciiTheme="majorHAnsi" w:hAnsiTheme="majorHAnsi" w:cs="MyriadPro-Black"/>
          <w:sz w:val="46"/>
          <w:szCs w:val="40"/>
        </w:rPr>
        <w:t>pro aktivitu</w:t>
      </w:r>
      <w:r w:rsidR="004D58FB">
        <w:rPr>
          <w:rFonts w:asciiTheme="majorHAnsi" w:hAnsiTheme="majorHAnsi" w:cs="MyriadPro-Black"/>
          <w:sz w:val="46"/>
          <w:szCs w:val="40"/>
        </w:rPr>
        <w:t xml:space="preserve"> Deinstitucionalizace sociálních služeb</w:t>
      </w:r>
      <w:r w:rsidR="00D543E3">
        <w:rPr>
          <w:rFonts w:asciiTheme="majorHAnsi" w:hAnsiTheme="majorHAnsi" w:cs="MyriadPro-Black"/>
          <w:sz w:val="46"/>
          <w:szCs w:val="40"/>
        </w:rPr>
        <w:t>/Rozvoj sociálních služeb</w:t>
      </w:r>
    </w:p>
    <w:p w14:paraId="2AB34582" w14:textId="64B8EC1B"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E0188D">
        <w:rPr>
          <w:rFonts w:asciiTheme="majorHAnsi" w:eastAsia="MS Mincho" w:hAnsiTheme="majorHAnsi" w:cs="MyriadPro-Black"/>
          <w:caps/>
          <w:color w:val="000000"/>
          <w:sz w:val="32"/>
          <w:szCs w:val="40"/>
          <w:lang w:eastAsia="ja-JP"/>
        </w:rPr>
        <w:t xml:space="preserve">pLATNOST OD </w:t>
      </w:r>
      <w:r w:rsidR="00687D79">
        <w:rPr>
          <w:rFonts w:asciiTheme="majorHAnsi" w:eastAsia="MS Mincho" w:hAnsiTheme="majorHAnsi" w:cs="MyriadPro-Black"/>
          <w:caps/>
          <w:color w:val="000000"/>
          <w:sz w:val="32"/>
          <w:szCs w:val="40"/>
          <w:lang w:eastAsia="ja-JP"/>
        </w:rPr>
        <w:t>4. 5. 2020</w:t>
      </w:r>
      <w:bookmarkStart w:id="5" w:name="_GoBack"/>
      <w:bookmarkEnd w:id="5"/>
    </w:p>
    <w:p w14:paraId="3A7E5F9F" w14:textId="031D3D0A" w:rsidR="001F6927" w:rsidRDefault="001F6927" w:rsidP="0059784E">
      <w:pPr>
        <w:rPr>
          <w:rFonts w:ascii="Arial" w:hAnsi="Arial" w:cs="Arial"/>
          <w:sz w:val="28"/>
          <w:szCs w:val="28"/>
        </w:rPr>
      </w:pPr>
    </w:p>
    <w:bookmarkEnd w:id="0"/>
    <w:bookmarkEnd w:id="1"/>
    <w:bookmarkEnd w:id="2"/>
    <w:bookmarkEnd w:id="3"/>
    <w:bookmarkEnd w:id="4"/>
    <w:p w14:paraId="1D2736F9"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0474AAA1"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0AC2907F" w14:textId="2C671E8C"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w:t>
      </w:r>
      <w:del w:id="6" w:author="Habová Soňa" w:date="2019-07-19T13:51:00Z">
        <w:r w:rsidRPr="005C5236" w:rsidDel="00DC1C4A">
          <w:rPr>
            <w:rFonts w:asciiTheme="minorHAnsi" w:hAnsiTheme="minorHAnsi"/>
            <w:snapToGrid w:val="0"/>
            <w:sz w:val="24"/>
            <w:szCs w:val="24"/>
          </w:rPr>
          <w:delText xml:space="preserve"> </w:delText>
        </w:r>
      </w:del>
      <w:ins w:id="7" w:author="Habová Soňa" w:date="2019-07-19T13:51:00Z">
        <w:r w:rsidR="00DC1C4A">
          <w:rPr>
            <w:rFonts w:asciiTheme="minorHAnsi" w:hAnsiTheme="minorHAnsi"/>
            <w:snapToGrid w:val="0"/>
            <w:sz w:val="24"/>
            <w:szCs w:val="24"/>
          </w:rPr>
          <w:t> </w:t>
        </w:r>
      </w:ins>
      <w:r w:rsidRPr="005C5236">
        <w:rPr>
          <w:rFonts w:asciiTheme="minorHAnsi" w:hAnsiTheme="minorHAnsi"/>
          <w:snapToGrid w:val="0"/>
          <w:sz w:val="24"/>
          <w:szCs w:val="24"/>
        </w:rPr>
        <w:t>rozpočtových pravidlech, ve znění pozdějších předpisů.</w:t>
      </w:r>
    </w:p>
    <w:p w14:paraId="652E1FD7"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358874CA"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4EF5429F"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3209B46A"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285EC786" w14:textId="77777777" w:rsidTr="00617103">
        <w:tc>
          <w:tcPr>
            <w:tcW w:w="817" w:type="dxa"/>
          </w:tcPr>
          <w:p w14:paraId="395B1A81" w14:textId="77777777" w:rsidR="005406A8" w:rsidRPr="00D920CA" w:rsidRDefault="005406A8" w:rsidP="00AF3B54">
            <w:pPr>
              <w:spacing w:after="120"/>
              <w:rPr>
                <w:b/>
              </w:rPr>
            </w:pPr>
          </w:p>
        </w:tc>
        <w:tc>
          <w:tcPr>
            <w:tcW w:w="3969" w:type="dxa"/>
          </w:tcPr>
          <w:p w14:paraId="77149217"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6B356447"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7A54F598"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1F8B655B" w14:textId="77777777" w:rsidTr="00617103">
        <w:tc>
          <w:tcPr>
            <w:tcW w:w="817" w:type="dxa"/>
          </w:tcPr>
          <w:p w14:paraId="57192A88"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7B818EDA"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34522D2B"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F9B9AB8"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6C7F4514" w14:textId="77777777" w:rsidTr="00617103">
        <w:tc>
          <w:tcPr>
            <w:tcW w:w="817" w:type="dxa"/>
          </w:tcPr>
          <w:p w14:paraId="41BC05BC"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6534E78B" w14:textId="23E221B1"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233C35">
              <w:rPr>
                <w:rFonts w:asciiTheme="minorHAnsi" w:hAnsiTheme="minorHAnsi" w:cstheme="minorHAnsi"/>
                <w:snapToGrid w:val="0"/>
                <w:sz w:val="22"/>
                <w:szCs w:val="22"/>
              </w:rPr>
              <w:t xml:space="preserve">do 30. 9. </w:t>
            </w:r>
            <w:r w:rsidR="00233C35">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233C35">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39A3AF11"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233C3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577FE469"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606A63B0"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0CBD6516" w14:textId="77777777" w:rsidTr="00617103">
        <w:trPr>
          <w:trHeight w:val="1124"/>
        </w:trPr>
        <w:tc>
          <w:tcPr>
            <w:tcW w:w="817" w:type="dxa"/>
          </w:tcPr>
          <w:p w14:paraId="698A10EA"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0B7DC90"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33C35">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58956E4E"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77B5990C"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743D0A28" w14:textId="77777777" w:rsidTr="00617103">
        <w:trPr>
          <w:trHeight w:val="1273"/>
        </w:trPr>
        <w:tc>
          <w:tcPr>
            <w:tcW w:w="817" w:type="dxa"/>
          </w:tcPr>
          <w:p w14:paraId="58DBBD0E"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00F0A78B"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2B5830BA"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71521002"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281FA089" w14:textId="77777777" w:rsidTr="00131E65">
        <w:trPr>
          <w:trHeight w:val="1226"/>
        </w:trPr>
        <w:tc>
          <w:tcPr>
            <w:tcW w:w="817" w:type="dxa"/>
            <w:vMerge w:val="restart"/>
          </w:tcPr>
          <w:p w14:paraId="64BB98A4"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0BDBAC04"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0562C02B"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3872D344"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07553DA2" w14:textId="77777777" w:rsidTr="00E5713E">
        <w:trPr>
          <w:trHeight w:val="693"/>
        </w:trPr>
        <w:tc>
          <w:tcPr>
            <w:tcW w:w="817" w:type="dxa"/>
            <w:vMerge/>
          </w:tcPr>
          <w:p w14:paraId="605E7086" w14:textId="77777777" w:rsidR="00AB005E" w:rsidRDefault="00AB005E" w:rsidP="00AF3B54">
            <w:pPr>
              <w:spacing w:after="120"/>
              <w:jc w:val="both"/>
              <w:rPr>
                <w:rFonts w:asciiTheme="minorHAnsi" w:hAnsiTheme="minorHAnsi"/>
                <w:sz w:val="22"/>
                <w:szCs w:val="22"/>
              </w:rPr>
            </w:pPr>
          </w:p>
        </w:tc>
        <w:tc>
          <w:tcPr>
            <w:tcW w:w="3969" w:type="dxa"/>
          </w:tcPr>
          <w:p w14:paraId="220FACD5"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4E662D49"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40E4356B"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DE212EE" w14:textId="77777777" w:rsidR="002E5F1B"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w:t>
            </w:r>
            <w:r w:rsidRPr="00435B43">
              <w:rPr>
                <w:rFonts w:asciiTheme="minorHAnsi" w:hAnsiTheme="minorHAnsi"/>
                <w:snapToGrid w:val="0"/>
                <w:sz w:val="22"/>
                <w:szCs w:val="22"/>
              </w:rPr>
              <w:lastRenderedPageBreak/>
              <w:t xml:space="preserve">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4FCEBC2" w14:textId="366580AC" w:rsidR="00AB005E" w:rsidRPr="00AB005E" w:rsidRDefault="00AB005E" w:rsidP="00851031">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5ED4D43" w14:textId="4113F8FA"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5103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BB9F0BC" w14:textId="77777777" w:rsidR="00AB005E" w:rsidRDefault="00AB005E" w:rsidP="00AF3B54">
            <w:pPr>
              <w:widowControl w:val="0"/>
              <w:spacing w:after="120"/>
              <w:jc w:val="both"/>
              <w:rPr>
                <w:rFonts w:asciiTheme="minorHAnsi" w:hAnsiTheme="minorHAnsi"/>
                <w:snapToGrid w:val="0"/>
                <w:sz w:val="22"/>
                <w:szCs w:val="22"/>
              </w:rPr>
            </w:pPr>
          </w:p>
        </w:tc>
      </w:tr>
      <w:tr w:rsidR="00AB005E" w14:paraId="4C2A5F20" w14:textId="77777777" w:rsidTr="00617103">
        <w:trPr>
          <w:trHeight w:val="1492"/>
        </w:trPr>
        <w:tc>
          <w:tcPr>
            <w:tcW w:w="817" w:type="dxa"/>
            <w:vMerge/>
          </w:tcPr>
          <w:p w14:paraId="6C2A2174" w14:textId="77777777" w:rsidR="00AB005E" w:rsidRDefault="00AB005E" w:rsidP="00AF3B54">
            <w:pPr>
              <w:spacing w:after="120"/>
              <w:jc w:val="both"/>
              <w:rPr>
                <w:rFonts w:asciiTheme="minorHAnsi" w:hAnsiTheme="minorHAnsi"/>
                <w:sz w:val="22"/>
                <w:szCs w:val="22"/>
              </w:rPr>
            </w:pPr>
          </w:p>
        </w:tc>
        <w:tc>
          <w:tcPr>
            <w:tcW w:w="3969" w:type="dxa"/>
          </w:tcPr>
          <w:p w14:paraId="2752426C"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19CAF6A3"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1A64970B"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00353F2" w14:textId="77777777" w:rsidR="002E5F1B" w:rsidRPr="00FE6F34"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AB82150" w14:textId="5A239F3F"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4E2CEF5" w14:textId="16C873A7" w:rsidR="00AB005E" w:rsidRDefault="00AB005E" w:rsidP="0085103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5103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7FD8B20B" w14:textId="77777777" w:rsidTr="00617103">
        <w:trPr>
          <w:trHeight w:val="1492"/>
        </w:trPr>
        <w:tc>
          <w:tcPr>
            <w:tcW w:w="817" w:type="dxa"/>
            <w:vMerge/>
          </w:tcPr>
          <w:p w14:paraId="10902B77" w14:textId="77777777" w:rsidR="00AB005E" w:rsidRDefault="00AB005E" w:rsidP="00AF3B54">
            <w:pPr>
              <w:spacing w:after="120"/>
              <w:jc w:val="both"/>
              <w:rPr>
                <w:rFonts w:asciiTheme="minorHAnsi" w:hAnsiTheme="minorHAnsi"/>
                <w:sz w:val="22"/>
                <w:szCs w:val="22"/>
              </w:rPr>
            </w:pPr>
          </w:p>
        </w:tc>
        <w:tc>
          <w:tcPr>
            <w:tcW w:w="3969" w:type="dxa"/>
          </w:tcPr>
          <w:p w14:paraId="05E029BC"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03ADB8F0"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3A9C8609"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21CEDF9D" w14:textId="61AA10A4" w:rsidR="00AB005E" w:rsidRPr="00AB005E" w:rsidRDefault="00AB005E" w:rsidP="00851031">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1865436F" w14:textId="65047BE5" w:rsidR="00AB005E" w:rsidRDefault="00AB005E" w:rsidP="0085103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5103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283FA540" w14:textId="77777777" w:rsidTr="00131E65">
        <w:trPr>
          <w:trHeight w:val="2678"/>
        </w:trPr>
        <w:tc>
          <w:tcPr>
            <w:tcW w:w="817" w:type="dxa"/>
            <w:vMerge w:val="restart"/>
          </w:tcPr>
          <w:p w14:paraId="37333D18"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43BB872D"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C3DB1CD"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5DAC0E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426C63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E90031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5D2E5D6"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36C83F59"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3B3315D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31DACC0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31D0FA7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392642C3"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0BDBF2E8"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10026D60"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482AAD1A" w14:textId="77777777" w:rsidR="00E63F7F" w:rsidRDefault="00E63F7F" w:rsidP="00AF3B54">
            <w:pPr>
              <w:spacing w:after="120"/>
              <w:jc w:val="both"/>
            </w:pPr>
          </w:p>
        </w:tc>
      </w:tr>
      <w:tr w:rsidR="00E63F7F" w14:paraId="17CC34E7" w14:textId="77777777" w:rsidTr="00131E65">
        <w:trPr>
          <w:trHeight w:val="1969"/>
        </w:trPr>
        <w:tc>
          <w:tcPr>
            <w:tcW w:w="817" w:type="dxa"/>
            <w:vMerge/>
          </w:tcPr>
          <w:p w14:paraId="2CB343D2" w14:textId="77777777" w:rsidR="00E63F7F" w:rsidRDefault="00E63F7F" w:rsidP="00AF3B54">
            <w:pPr>
              <w:spacing w:after="120"/>
              <w:jc w:val="both"/>
              <w:rPr>
                <w:rFonts w:asciiTheme="minorHAnsi" w:hAnsiTheme="minorHAnsi"/>
                <w:sz w:val="22"/>
                <w:szCs w:val="22"/>
              </w:rPr>
            </w:pPr>
          </w:p>
        </w:tc>
        <w:tc>
          <w:tcPr>
            <w:tcW w:w="3969" w:type="dxa"/>
          </w:tcPr>
          <w:p w14:paraId="743D9246"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7921701A"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12D68C36"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BCDA359"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2B005BDC"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47D0C82F"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2F9C94EF"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250A50D8"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5FD1395F" w14:textId="77777777" w:rsidTr="00617103">
        <w:trPr>
          <w:trHeight w:val="1538"/>
        </w:trPr>
        <w:tc>
          <w:tcPr>
            <w:tcW w:w="817" w:type="dxa"/>
          </w:tcPr>
          <w:p w14:paraId="101651DF"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434F8438"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5C9038A0" w14:textId="0CB467B8"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3D93BA0" w14:textId="3E514792" w:rsidR="00E63F7F" w:rsidRPr="007F6507" w:rsidRDefault="004924D4" w:rsidP="0085103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5103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1BB30210" w14:textId="77777777" w:rsidTr="00617103">
        <w:trPr>
          <w:trHeight w:val="2010"/>
        </w:trPr>
        <w:tc>
          <w:tcPr>
            <w:tcW w:w="817" w:type="dxa"/>
          </w:tcPr>
          <w:p w14:paraId="7892DFF4"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35A689CE"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A97434">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r w:rsidR="00A97434">
              <w:rPr>
                <w:rFonts w:asciiTheme="minorHAnsi" w:hAnsiTheme="minorHAnsi"/>
                <w:snapToGrid w:val="0"/>
                <w:sz w:val="22"/>
                <w:szCs w:val="22"/>
              </w:rPr>
              <w:t xml:space="preserve">Naplnění indikátoru III. je příjemce </w:t>
            </w:r>
            <w:r w:rsidR="00A97434">
              <w:rPr>
                <w:rFonts w:asciiTheme="minorHAnsi" w:eastAsia="MS Mincho" w:hAnsiTheme="minorHAnsi"/>
                <w:sz w:val="22"/>
                <w:szCs w:val="22"/>
                <w:lang w:eastAsia="ja-JP"/>
              </w:rPr>
              <w:t>povinen vykázat nejpozději při podání první zprávy o udržitelnosti.</w:t>
            </w:r>
          </w:p>
          <w:p w14:paraId="5101688B" w14:textId="77777777"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14:paraId="3E148BFD" w14:textId="77777777" w:rsidR="00CE4085"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w:t>
            </w:r>
            <w:r w:rsidR="00480EFE">
              <w:rPr>
                <w:rFonts w:asciiTheme="minorHAnsi" w:hAnsiTheme="minorHAnsi"/>
                <w:sz w:val="22"/>
                <w:szCs w:val="22"/>
              </w:rPr>
              <w:t xml:space="preserve">- </w:t>
            </w:r>
            <w:r w:rsidRPr="00544D79">
              <w:rPr>
                <w:rFonts w:asciiTheme="minorHAnsi" w:hAnsiTheme="minorHAnsi"/>
                <w:sz w:val="22"/>
                <w:szCs w:val="22"/>
              </w:rPr>
              <w:t>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14:paraId="354B4D8A" w14:textId="77777777" w:rsidR="00CE4085" w:rsidRPr="00544D79"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w:t>
            </w:r>
            <w:r w:rsidR="00480EFE">
              <w:rPr>
                <w:rFonts w:asciiTheme="minorHAnsi" w:eastAsia="MS Mincho" w:hAnsiTheme="minorHAnsi"/>
                <w:sz w:val="22"/>
                <w:szCs w:val="22"/>
                <w:lang w:eastAsia="ja-JP"/>
              </w:rPr>
              <w:t xml:space="preserve">- </w:t>
            </w:r>
            <w:r w:rsidRPr="00544D79">
              <w:rPr>
                <w:rFonts w:asciiTheme="minorHAnsi" w:eastAsia="MS Mincho" w:hAnsiTheme="minorHAnsi"/>
                <w:sz w:val="22"/>
                <w:szCs w:val="22"/>
                <w:lang w:eastAsia="ja-JP"/>
              </w:rPr>
              <w:t xml:space="preserve">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14:paraId="24EA7ECD" w14:textId="77777777" w:rsidR="00617103" w:rsidRPr="00C65917" w:rsidRDefault="00CE4085" w:rsidP="00CE4085">
            <w:pPr>
              <w:pStyle w:val="Odstavecseseznamem"/>
              <w:widowControl w:val="0"/>
              <w:numPr>
                <w:ilvl w:val="0"/>
                <w:numId w:val="32"/>
              </w:numPr>
              <w:spacing w:after="120"/>
              <w:ind w:right="-2"/>
              <w:jc w:val="both"/>
              <w:rPr>
                <w:rFonts w:asciiTheme="minorHAnsi" w:hAnsiTheme="minorHAnsi"/>
                <w:snapToGrid w:val="0"/>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w:t>
            </w:r>
            <w:r w:rsidR="00480EFE">
              <w:rPr>
                <w:rFonts w:asciiTheme="minorHAnsi" w:eastAsia="MS Mincho" w:hAnsiTheme="minorHAnsi"/>
                <w:sz w:val="22"/>
                <w:szCs w:val="22"/>
                <w:lang w:eastAsia="ja-JP"/>
              </w:rPr>
              <w:t xml:space="preserve">- </w:t>
            </w:r>
            <w:r w:rsidRPr="00544D79">
              <w:rPr>
                <w:rFonts w:asciiTheme="minorHAnsi" w:eastAsia="MS Mincho" w:hAnsiTheme="minorHAnsi"/>
                <w:sz w:val="22"/>
                <w:szCs w:val="22"/>
                <w:lang w:eastAsia="ja-JP"/>
              </w:rPr>
              <w:t>Počet poskytovaných druhů sociálních služeb</w:t>
            </w:r>
            <w:r>
              <w:rPr>
                <w:rFonts w:asciiTheme="minorHAnsi" w:eastAsia="MS Mincho" w:hAnsiTheme="minorHAnsi"/>
                <w:sz w:val="22"/>
                <w:szCs w:val="22"/>
                <w:lang w:eastAsia="ja-JP"/>
              </w:rPr>
              <w:t>.</w:t>
            </w:r>
          </w:p>
          <w:p w14:paraId="530F45E1" w14:textId="77777777" w:rsidR="00C65917" w:rsidRPr="00C65917" w:rsidRDefault="00C65917" w:rsidP="00C65917">
            <w:pPr>
              <w:widowControl w:val="0"/>
              <w:spacing w:after="120"/>
              <w:ind w:right="-2"/>
              <w:jc w:val="both"/>
              <w:rPr>
                <w:rFonts w:asciiTheme="minorHAnsi" w:hAnsiTheme="minorHAnsi"/>
                <w:snapToGrid w:val="0"/>
                <w:sz w:val="22"/>
                <w:szCs w:val="22"/>
              </w:rPr>
            </w:pPr>
            <w:r w:rsidRPr="00C65917">
              <w:rPr>
                <w:rFonts w:asciiTheme="minorHAnsi" w:hAnsiTheme="minorHAnsi"/>
                <w:snapToGrid w:val="0"/>
                <w:sz w:val="22"/>
                <w:szCs w:val="22"/>
              </w:rPr>
              <w:t>Pro příjemce jsou závazné pouze indikátory uvedené v</w:t>
            </w:r>
            <w:r>
              <w:rPr>
                <w:rFonts w:asciiTheme="minorHAnsi" w:hAnsiTheme="minorHAnsi"/>
                <w:snapToGrid w:val="0"/>
                <w:sz w:val="22"/>
                <w:szCs w:val="22"/>
              </w:rPr>
              <w:t xml:space="preserve">e Stanovení výdajů. </w:t>
            </w:r>
          </w:p>
        </w:tc>
        <w:tc>
          <w:tcPr>
            <w:tcW w:w="1843" w:type="dxa"/>
          </w:tcPr>
          <w:p w14:paraId="0BF8A68D" w14:textId="7740C0C7"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D1A3295" w14:textId="4F21E9C4"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851031">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51136348" w14:textId="71A4169B" w:rsidR="00292071" w:rsidRDefault="00292071" w:rsidP="00292071">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w:t>
            </w:r>
            <w:r w:rsidR="00764230">
              <w:rPr>
                <w:rFonts w:asciiTheme="minorHAnsi" w:hAnsiTheme="minorHAnsi"/>
                <w:snapToGrid w:val="0"/>
                <w:sz w:val="22"/>
                <w:szCs w:val="22"/>
              </w:rPr>
              <w:t>ou</w:t>
            </w:r>
            <w:r w:rsidRPr="009F3819">
              <w:rPr>
                <w:rFonts w:asciiTheme="minorHAnsi" w:hAnsiTheme="minorHAnsi"/>
                <w:snapToGrid w:val="0"/>
                <w:sz w:val="22"/>
                <w:szCs w:val="22"/>
              </w:rPr>
              <w:t xml:space="preserve"> </w:t>
            </w:r>
            <w:r w:rsidR="00764230">
              <w:rPr>
                <w:rFonts w:asciiTheme="minorHAnsi" w:hAnsiTheme="minorHAnsi"/>
                <w:snapToGrid w:val="0"/>
                <w:sz w:val="22"/>
                <w:szCs w:val="22"/>
              </w:rPr>
              <w:t>peněžní prostředky</w:t>
            </w:r>
            <w:r w:rsidRPr="009F3819">
              <w:rPr>
                <w:rFonts w:asciiTheme="minorHAnsi" w:hAnsiTheme="minorHAnsi"/>
                <w:snapToGrid w:val="0"/>
                <w:sz w:val="22"/>
                <w:szCs w:val="22"/>
              </w:rPr>
              <w:t xml:space="preserve"> vyplacen</w:t>
            </w:r>
            <w:r w:rsidR="00764230">
              <w:rPr>
                <w:rFonts w:asciiTheme="minorHAnsi" w:hAnsiTheme="minorHAnsi"/>
                <w:snapToGrid w:val="0"/>
                <w:sz w:val="22"/>
                <w:szCs w:val="22"/>
              </w:rPr>
              <w:t>y</w:t>
            </w:r>
            <w:r w:rsidRPr="009F3819">
              <w:rPr>
                <w:rFonts w:asciiTheme="minorHAnsi" w:hAnsiTheme="minorHAnsi"/>
                <w:snapToGrid w:val="0"/>
                <w:sz w:val="22"/>
                <w:szCs w:val="22"/>
              </w:rPr>
              <w:t>.</w:t>
            </w:r>
          </w:p>
          <w:p w14:paraId="4B872C15" w14:textId="77777777" w:rsidR="00AF3B54" w:rsidRPr="006B4253" w:rsidRDefault="00CE4085" w:rsidP="00CE4085">
            <w:pPr>
              <w:widowControl w:val="0"/>
              <w:spacing w:after="120"/>
              <w:jc w:val="both"/>
              <w:rPr>
                <w:rFonts w:asciiTheme="minorHAnsi" w:hAnsiTheme="minorHAnsi"/>
                <w:snapToGrid w:val="0"/>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w:t>
            </w:r>
            <w:r>
              <w:rPr>
                <w:rFonts w:asciiTheme="minorHAnsi" w:hAnsiTheme="minorHAnsi"/>
                <w:snapToGrid w:val="0"/>
                <w:sz w:val="22"/>
                <w:szCs w:val="22"/>
              </w:rPr>
              <w:t>ou peněžní prostředky</w:t>
            </w:r>
            <w:r w:rsidRPr="00E90967">
              <w:rPr>
                <w:rFonts w:asciiTheme="minorHAnsi" w:hAnsiTheme="minorHAnsi"/>
                <w:snapToGrid w:val="0"/>
                <w:sz w:val="22"/>
                <w:szCs w:val="22"/>
              </w:rPr>
              <w:t xml:space="preserve"> vyplacen</w:t>
            </w:r>
            <w:r>
              <w:rPr>
                <w:rFonts w:asciiTheme="minorHAnsi" w:hAnsiTheme="minorHAnsi"/>
                <w:snapToGrid w:val="0"/>
                <w:sz w:val="22"/>
                <w:szCs w:val="22"/>
              </w:rPr>
              <w:t>y</w:t>
            </w:r>
            <w:r w:rsidRPr="00E90967">
              <w:rPr>
                <w:rFonts w:asciiTheme="minorHAnsi" w:hAnsiTheme="minorHAnsi"/>
                <w:snapToGrid w:val="0"/>
                <w:sz w:val="22"/>
                <w:szCs w:val="22"/>
              </w:rPr>
              <w:t>.</w:t>
            </w:r>
          </w:p>
        </w:tc>
      </w:tr>
      <w:tr w:rsidR="00D93505" w14:paraId="3971E2DE" w14:textId="77777777" w:rsidTr="00131E65">
        <w:trPr>
          <w:trHeight w:val="948"/>
        </w:trPr>
        <w:tc>
          <w:tcPr>
            <w:tcW w:w="817" w:type="dxa"/>
          </w:tcPr>
          <w:p w14:paraId="3D62F0E3"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17BFFC79"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3B4576CA"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72EAEC23"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1F4D38B0" w14:textId="77777777" w:rsidTr="00617103">
        <w:trPr>
          <w:trHeight w:val="1563"/>
        </w:trPr>
        <w:tc>
          <w:tcPr>
            <w:tcW w:w="817" w:type="dxa"/>
          </w:tcPr>
          <w:p w14:paraId="611924B4"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1CA2073A"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w:t>
            </w:r>
            <w:proofErr w:type="spellStart"/>
            <w:r w:rsidR="0070497E" w:rsidRPr="003B34B0">
              <w:rPr>
                <w:rFonts w:asciiTheme="minorHAnsi" w:hAnsiTheme="minorHAnsi" w:cs="Arial"/>
                <w:snapToGrid w:val="0"/>
                <w:sz w:val="22"/>
                <w:szCs w:val="22"/>
              </w:rPr>
              <w:t>ŽoP</w:t>
            </w:r>
            <w:proofErr w:type="spellEnd"/>
            <w:r w:rsidR="0070497E" w:rsidRPr="003B34B0">
              <w:rPr>
                <w:rFonts w:asciiTheme="minorHAnsi" w:hAnsiTheme="minorHAnsi" w:cs="Arial"/>
                <w:snapToGrid w:val="0"/>
                <w:sz w:val="22"/>
                <w:szCs w:val="22"/>
              </w:rPr>
              <w:t xml:space="preserve">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0EFBFCE3" w14:textId="77777777"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14:paraId="74214882" w14:textId="77777777" w:rsidR="00CE4085"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w:t>
            </w:r>
            <w:r w:rsidR="00480EFE">
              <w:rPr>
                <w:rFonts w:asciiTheme="minorHAnsi" w:hAnsiTheme="minorHAnsi"/>
                <w:sz w:val="22"/>
                <w:szCs w:val="22"/>
              </w:rPr>
              <w:t xml:space="preserve">- </w:t>
            </w:r>
            <w:r w:rsidRPr="00544D79">
              <w:rPr>
                <w:rFonts w:asciiTheme="minorHAnsi" w:hAnsiTheme="minorHAnsi"/>
                <w:sz w:val="22"/>
                <w:szCs w:val="22"/>
              </w:rPr>
              <w:t>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14:paraId="3BE79E56" w14:textId="77777777" w:rsidR="00CE4085" w:rsidRPr="00544D79"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w:t>
            </w:r>
            <w:r w:rsidR="00480EFE">
              <w:rPr>
                <w:rFonts w:asciiTheme="minorHAnsi" w:eastAsia="MS Mincho" w:hAnsiTheme="minorHAnsi"/>
                <w:sz w:val="22"/>
                <w:szCs w:val="22"/>
                <w:lang w:eastAsia="ja-JP"/>
              </w:rPr>
              <w:t xml:space="preserve">- </w:t>
            </w:r>
            <w:r w:rsidRPr="00544D79">
              <w:rPr>
                <w:rFonts w:asciiTheme="minorHAnsi" w:eastAsia="MS Mincho" w:hAnsiTheme="minorHAnsi"/>
                <w:sz w:val="22"/>
                <w:szCs w:val="22"/>
                <w:lang w:eastAsia="ja-JP"/>
              </w:rPr>
              <w:t xml:space="preserve">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14:paraId="3FB20D81" w14:textId="77777777" w:rsidR="00E63F7F" w:rsidRPr="00C65917"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w:t>
            </w:r>
            <w:r w:rsidR="00480EFE">
              <w:rPr>
                <w:rFonts w:asciiTheme="minorHAnsi" w:eastAsia="MS Mincho" w:hAnsiTheme="minorHAnsi"/>
                <w:sz w:val="22"/>
                <w:szCs w:val="22"/>
                <w:lang w:eastAsia="ja-JP"/>
              </w:rPr>
              <w:t xml:space="preserve">- </w:t>
            </w:r>
            <w:r w:rsidRPr="00544D79">
              <w:rPr>
                <w:rFonts w:asciiTheme="minorHAnsi" w:eastAsia="MS Mincho" w:hAnsiTheme="minorHAnsi"/>
                <w:sz w:val="22"/>
                <w:szCs w:val="22"/>
                <w:lang w:eastAsia="ja-JP"/>
              </w:rPr>
              <w:t>Počet poskytovaných druhů sociálních služeb</w:t>
            </w:r>
            <w:r>
              <w:rPr>
                <w:rFonts w:asciiTheme="minorHAnsi" w:eastAsia="MS Mincho" w:hAnsiTheme="minorHAnsi"/>
                <w:sz w:val="22"/>
                <w:szCs w:val="22"/>
                <w:lang w:eastAsia="ja-JP"/>
              </w:rPr>
              <w:t>.</w:t>
            </w:r>
          </w:p>
          <w:p w14:paraId="2CBCD38C" w14:textId="77777777" w:rsidR="00C65917" w:rsidRPr="00C65917" w:rsidRDefault="00C65917" w:rsidP="00C65917">
            <w:pPr>
              <w:spacing w:after="120"/>
              <w:jc w:val="both"/>
              <w:rPr>
                <w:rFonts w:asciiTheme="minorHAnsi" w:hAnsiTheme="minorHAnsi"/>
                <w:sz w:val="22"/>
                <w:szCs w:val="22"/>
              </w:rPr>
            </w:pPr>
            <w:r w:rsidRPr="00C65917">
              <w:rPr>
                <w:rFonts w:asciiTheme="minorHAnsi" w:hAnsiTheme="minorHAnsi"/>
                <w:sz w:val="22"/>
                <w:szCs w:val="22"/>
              </w:rPr>
              <w:t>Pro příjemce jsou závazné pouze indikátory uvedené v</w:t>
            </w:r>
            <w:r>
              <w:rPr>
                <w:rFonts w:asciiTheme="minorHAnsi" w:hAnsiTheme="minorHAnsi"/>
                <w:sz w:val="22"/>
                <w:szCs w:val="22"/>
              </w:rPr>
              <w:t xml:space="preserve">e Stanovení výdajů. </w:t>
            </w:r>
          </w:p>
        </w:tc>
        <w:tc>
          <w:tcPr>
            <w:tcW w:w="1843" w:type="dxa"/>
          </w:tcPr>
          <w:p w14:paraId="630C78D9"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7085189C" w14:textId="63F9FAAC" w:rsidR="00292071" w:rsidRDefault="00292071" w:rsidP="0029207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w:t>
            </w:r>
            <w:r w:rsidR="00764230">
              <w:rPr>
                <w:rFonts w:asciiTheme="minorHAnsi" w:hAnsiTheme="minorHAnsi"/>
                <w:snapToGrid w:val="0"/>
                <w:sz w:val="22"/>
                <w:szCs w:val="22"/>
              </w:rPr>
              <w:t>ých</w:t>
            </w:r>
            <w:r>
              <w:rPr>
                <w:rFonts w:asciiTheme="minorHAnsi" w:hAnsiTheme="minorHAnsi"/>
                <w:snapToGrid w:val="0"/>
                <w:sz w:val="22"/>
                <w:szCs w:val="22"/>
              </w:rPr>
              <w:t xml:space="preserve"> </w:t>
            </w:r>
            <w:r w:rsidR="00764230">
              <w:rPr>
                <w:rFonts w:asciiTheme="minorHAnsi" w:hAnsiTheme="minorHAnsi"/>
                <w:snapToGrid w:val="0"/>
                <w:sz w:val="22"/>
                <w:szCs w:val="22"/>
              </w:rPr>
              <w:t>peněžních prostředků</w:t>
            </w:r>
            <w:r w:rsidRPr="009F3819">
              <w:rPr>
                <w:rFonts w:asciiTheme="minorHAnsi" w:hAnsiTheme="minorHAnsi"/>
                <w:snapToGrid w:val="0"/>
                <w:sz w:val="22"/>
                <w:szCs w:val="22"/>
              </w:rPr>
              <w:t>.</w:t>
            </w:r>
          </w:p>
          <w:p w14:paraId="61449677" w14:textId="10081649" w:rsidR="00E63F7F" w:rsidRPr="006B4253" w:rsidRDefault="00CE4085" w:rsidP="00CE4085">
            <w:pPr>
              <w:spacing w:after="120"/>
              <w:ind w:right="-2"/>
              <w:jc w:val="both"/>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w:t>
            </w:r>
            <w:r>
              <w:rPr>
                <w:rFonts w:asciiTheme="minorHAnsi" w:hAnsiTheme="minorHAnsi"/>
                <w:sz w:val="22"/>
                <w:szCs w:val="22"/>
              </w:rPr>
              <w:t>ých peněžních prostředků.</w:t>
            </w:r>
          </w:p>
        </w:tc>
      </w:tr>
      <w:tr w:rsidR="00D93505" w14:paraId="0F0E692C" w14:textId="77777777" w:rsidTr="00617103">
        <w:trPr>
          <w:trHeight w:val="720"/>
        </w:trPr>
        <w:tc>
          <w:tcPr>
            <w:tcW w:w="817" w:type="dxa"/>
          </w:tcPr>
          <w:p w14:paraId="7084692A"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22C35710"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3AEFBC62" w14:textId="3578530A"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851031">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 xml:space="preserve">ákona </w:t>
            </w:r>
            <w:r w:rsidR="00FB4446">
              <w:rPr>
                <w:rFonts w:asciiTheme="minorHAnsi" w:hAnsiTheme="minorHAnsi"/>
                <w:sz w:val="22"/>
                <w:szCs w:val="22"/>
              </w:rPr>
              <w:lastRenderedPageBreak/>
              <w:t>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1A1ABE97"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29D48921" w14:textId="77777777" w:rsidTr="00617103">
        <w:trPr>
          <w:trHeight w:val="720"/>
        </w:trPr>
        <w:tc>
          <w:tcPr>
            <w:tcW w:w="817" w:type="dxa"/>
            <w:vMerge w:val="restart"/>
          </w:tcPr>
          <w:p w14:paraId="36E566F2"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14:paraId="19AB20F7" w14:textId="77777777" w:rsidR="00E63F7F" w:rsidRPr="00794895" w:rsidRDefault="00E63F7F" w:rsidP="00AF3B54">
            <w:pPr>
              <w:spacing w:after="120"/>
              <w:jc w:val="both"/>
              <w:rPr>
                <w:rFonts w:asciiTheme="minorHAnsi" w:hAnsiTheme="minorHAnsi"/>
                <w:sz w:val="22"/>
                <w:szCs w:val="22"/>
              </w:rPr>
            </w:pPr>
          </w:p>
        </w:tc>
        <w:tc>
          <w:tcPr>
            <w:tcW w:w="3969" w:type="dxa"/>
          </w:tcPr>
          <w:p w14:paraId="551C6F68"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3EEAD427"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51D9C12C" w14:textId="77777777" w:rsidR="00E63F7F" w:rsidRPr="001B112F" w:rsidRDefault="00E63F7F" w:rsidP="00AF3B54">
            <w:pPr>
              <w:widowControl w:val="0"/>
              <w:spacing w:after="120"/>
              <w:jc w:val="both"/>
              <w:rPr>
                <w:snapToGrid w:val="0"/>
              </w:rPr>
            </w:pPr>
          </w:p>
        </w:tc>
      </w:tr>
      <w:tr w:rsidR="00E63F7F" w14:paraId="58154574" w14:textId="77777777" w:rsidTr="00617103">
        <w:trPr>
          <w:trHeight w:val="720"/>
        </w:trPr>
        <w:tc>
          <w:tcPr>
            <w:tcW w:w="817" w:type="dxa"/>
            <w:vMerge/>
          </w:tcPr>
          <w:p w14:paraId="599D9027" w14:textId="77777777" w:rsidR="00E63F7F" w:rsidRDefault="00E63F7F" w:rsidP="00AF3B54">
            <w:pPr>
              <w:spacing w:after="120"/>
              <w:jc w:val="both"/>
              <w:rPr>
                <w:rFonts w:asciiTheme="minorHAnsi" w:hAnsiTheme="minorHAnsi"/>
                <w:sz w:val="22"/>
                <w:szCs w:val="22"/>
              </w:rPr>
            </w:pPr>
          </w:p>
        </w:tc>
        <w:tc>
          <w:tcPr>
            <w:tcW w:w="3969" w:type="dxa"/>
          </w:tcPr>
          <w:p w14:paraId="0CB007DB"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582A0E4F"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6073DDEA"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61D76A63" w14:textId="77777777" w:rsidTr="00617103">
        <w:trPr>
          <w:trHeight w:val="1647"/>
        </w:trPr>
        <w:tc>
          <w:tcPr>
            <w:tcW w:w="817" w:type="dxa"/>
            <w:vMerge/>
          </w:tcPr>
          <w:p w14:paraId="43165F1D" w14:textId="77777777" w:rsidR="00E63F7F" w:rsidRDefault="00E63F7F" w:rsidP="00AF3B54">
            <w:pPr>
              <w:spacing w:after="120"/>
              <w:jc w:val="both"/>
              <w:rPr>
                <w:rFonts w:asciiTheme="minorHAnsi" w:hAnsiTheme="minorHAnsi"/>
                <w:sz w:val="22"/>
                <w:szCs w:val="22"/>
              </w:rPr>
            </w:pPr>
          </w:p>
        </w:tc>
        <w:tc>
          <w:tcPr>
            <w:tcW w:w="3969" w:type="dxa"/>
          </w:tcPr>
          <w:p w14:paraId="4C4BAB8F"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0E01667E"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66C5A592"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476DBBEA"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57CECCBC"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3912223" w14:textId="77777777" w:rsidR="00E63F7F" w:rsidRDefault="00E63F7F" w:rsidP="00AF3B54">
            <w:pPr>
              <w:widowControl w:val="0"/>
              <w:spacing w:after="120"/>
              <w:jc w:val="both"/>
              <w:rPr>
                <w:rFonts w:asciiTheme="minorHAnsi" w:hAnsiTheme="minorHAnsi"/>
                <w:snapToGrid w:val="0"/>
                <w:sz w:val="22"/>
                <w:szCs w:val="22"/>
              </w:rPr>
            </w:pPr>
          </w:p>
        </w:tc>
      </w:tr>
      <w:tr w:rsidR="009B287B" w14:paraId="0C98937E" w14:textId="77777777" w:rsidTr="00131E65">
        <w:trPr>
          <w:trHeight w:val="2076"/>
        </w:trPr>
        <w:tc>
          <w:tcPr>
            <w:tcW w:w="817" w:type="dxa"/>
            <w:vMerge/>
          </w:tcPr>
          <w:p w14:paraId="2019315B" w14:textId="77777777" w:rsidR="009B287B" w:rsidRPr="00794895" w:rsidRDefault="009B287B" w:rsidP="00AF3B54">
            <w:pPr>
              <w:spacing w:after="120"/>
              <w:jc w:val="both"/>
              <w:rPr>
                <w:rFonts w:asciiTheme="minorHAnsi" w:hAnsiTheme="minorHAnsi"/>
                <w:sz w:val="22"/>
                <w:szCs w:val="22"/>
              </w:rPr>
            </w:pPr>
          </w:p>
        </w:tc>
        <w:tc>
          <w:tcPr>
            <w:tcW w:w="3969" w:type="dxa"/>
          </w:tcPr>
          <w:p w14:paraId="01873E4A"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3C6D4246" w14:textId="77777777" w:rsidR="009B287B" w:rsidRPr="00965F2E" w:rsidRDefault="009B287B" w:rsidP="00AF3B54">
            <w:pPr>
              <w:tabs>
                <w:tab w:val="left" w:pos="915"/>
              </w:tabs>
              <w:spacing w:after="120"/>
              <w:jc w:val="both"/>
              <w:rPr>
                <w:lang w:eastAsia="ar-SA"/>
              </w:rPr>
            </w:pPr>
          </w:p>
        </w:tc>
        <w:tc>
          <w:tcPr>
            <w:tcW w:w="1843" w:type="dxa"/>
          </w:tcPr>
          <w:p w14:paraId="46944368"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0EAD921"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29308E7C" w14:textId="77777777" w:rsidTr="00617103">
        <w:tc>
          <w:tcPr>
            <w:tcW w:w="817" w:type="dxa"/>
          </w:tcPr>
          <w:p w14:paraId="545F0DB5"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5D9DB6CA"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67A3BA7"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1A4F2819" w14:textId="79D5E3CF"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9C203EC"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531D6174" w14:textId="77777777" w:rsidR="009B287B" w:rsidRDefault="009B287B" w:rsidP="00AF3B54">
            <w:pPr>
              <w:spacing w:after="120"/>
              <w:jc w:val="both"/>
            </w:pPr>
          </w:p>
        </w:tc>
      </w:tr>
      <w:tr w:rsidR="009B287B" w14:paraId="00034256" w14:textId="77777777" w:rsidTr="00617103">
        <w:tc>
          <w:tcPr>
            <w:tcW w:w="817" w:type="dxa"/>
          </w:tcPr>
          <w:p w14:paraId="46D701B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416A8F92"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30129AB3" w14:textId="77777777" w:rsidR="009B287B" w:rsidRPr="00BA0DA1" w:rsidRDefault="009B287B" w:rsidP="00AF3B54">
            <w:pPr>
              <w:spacing w:after="120"/>
              <w:jc w:val="both"/>
              <w:rPr>
                <w:rFonts w:asciiTheme="minorHAnsi" w:hAnsiTheme="minorHAnsi"/>
                <w:sz w:val="22"/>
                <w:szCs w:val="22"/>
              </w:rPr>
            </w:pPr>
          </w:p>
          <w:p w14:paraId="54C58384" w14:textId="77777777" w:rsidR="009B287B" w:rsidRPr="00BA0DA1" w:rsidRDefault="009B287B" w:rsidP="00AF3B54">
            <w:pPr>
              <w:spacing w:after="120"/>
              <w:jc w:val="both"/>
              <w:rPr>
                <w:rFonts w:asciiTheme="minorHAnsi" w:hAnsiTheme="minorHAnsi"/>
                <w:sz w:val="22"/>
                <w:szCs w:val="22"/>
              </w:rPr>
            </w:pPr>
          </w:p>
        </w:tc>
        <w:tc>
          <w:tcPr>
            <w:tcW w:w="1843" w:type="dxa"/>
          </w:tcPr>
          <w:p w14:paraId="38534B86" w14:textId="25EF79A5"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6E853515"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07526BEE"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4CAAB60B" w14:textId="77777777" w:rsidTr="00617103">
        <w:tc>
          <w:tcPr>
            <w:tcW w:w="817" w:type="dxa"/>
          </w:tcPr>
          <w:p w14:paraId="18148B8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5</w:t>
            </w:r>
            <w:r>
              <w:rPr>
                <w:rFonts w:asciiTheme="minorHAnsi" w:hAnsiTheme="minorHAnsi"/>
                <w:sz w:val="22"/>
                <w:szCs w:val="22"/>
              </w:rPr>
              <w:t>.</w:t>
            </w:r>
          </w:p>
        </w:tc>
        <w:tc>
          <w:tcPr>
            <w:tcW w:w="3969" w:type="dxa"/>
          </w:tcPr>
          <w:p w14:paraId="673A5D70"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51F88B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65CC8961"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14:paraId="72BF3137"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2BD00929"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6FC3F3C" w14:textId="77777777" w:rsidR="009B287B" w:rsidRPr="00811919" w:rsidRDefault="009B287B" w:rsidP="00AF3B54">
            <w:pPr>
              <w:widowControl w:val="0"/>
              <w:spacing w:after="120"/>
              <w:jc w:val="both"/>
              <w:rPr>
                <w:rFonts w:asciiTheme="minorHAnsi" w:hAnsiTheme="minorHAnsi"/>
                <w:snapToGrid w:val="0"/>
                <w:sz w:val="22"/>
                <w:szCs w:val="22"/>
              </w:rPr>
            </w:pPr>
          </w:p>
          <w:p w14:paraId="7612DCBA" w14:textId="77777777" w:rsidR="009B287B" w:rsidRPr="00811919" w:rsidRDefault="009B287B" w:rsidP="00AF3B54">
            <w:pPr>
              <w:spacing w:after="120"/>
              <w:jc w:val="both"/>
              <w:rPr>
                <w:rFonts w:asciiTheme="minorHAnsi" w:hAnsiTheme="minorHAnsi"/>
                <w:sz w:val="22"/>
                <w:szCs w:val="22"/>
              </w:rPr>
            </w:pPr>
          </w:p>
        </w:tc>
      </w:tr>
      <w:tr w:rsidR="009B287B" w14:paraId="1FBAA42C" w14:textId="77777777" w:rsidTr="00617103">
        <w:tc>
          <w:tcPr>
            <w:tcW w:w="817" w:type="dxa"/>
          </w:tcPr>
          <w:p w14:paraId="4C16A22E"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14:paraId="1B58A4EA"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32BB758F"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586/1992 Sb., o daních z příjmů, ve </w:t>
            </w:r>
            <w:r w:rsidRPr="00811919">
              <w:rPr>
                <w:rFonts w:asciiTheme="minorHAnsi" w:hAnsiTheme="minorHAnsi"/>
                <w:snapToGrid w:val="0"/>
                <w:sz w:val="22"/>
                <w:szCs w:val="22"/>
              </w:rPr>
              <w:lastRenderedPageBreak/>
              <w:t>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5C99AC8A"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0E7D0FD0"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6ED464B1"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527DB1A"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450D5793" w14:textId="2666945E"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BE58828"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1FA533A2" w14:textId="77777777" w:rsidR="009B287B" w:rsidRPr="00811919" w:rsidRDefault="009B287B" w:rsidP="00AF3B54">
            <w:pPr>
              <w:widowControl w:val="0"/>
              <w:spacing w:after="120"/>
              <w:jc w:val="both"/>
              <w:rPr>
                <w:rFonts w:asciiTheme="minorHAnsi" w:hAnsiTheme="minorHAnsi"/>
                <w:sz w:val="22"/>
                <w:szCs w:val="22"/>
              </w:rPr>
            </w:pPr>
          </w:p>
        </w:tc>
      </w:tr>
      <w:tr w:rsidR="009B287B" w14:paraId="70D6E743" w14:textId="77777777" w:rsidTr="00617103">
        <w:tc>
          <w:tcPr>
            <w:tcW w:w="817" w:type="dxa"/>
          </w:tcPr>
          <w:p w14:paraId="5638E90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605172FC"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2FB51087"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5047E2DC"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67EBA84F" w14:textId="77777777" w:rsidTr="00617103">
        <w:trPr>
          <w:trHeight w:val="757"/>
        </w:trPr>
        <w:tc>
          <w:tcPr>
            <w:tcW w:w="817" w:type="dxa"/>
            <w:vMerge w:val="restart"/>
          </w:tcPr>
          <w:p w14:paraId="7F72F145"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779ECEB0"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226C2210"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2963777C"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3DE8FAA4" w14:textId="77777777" w:rsidTr="00617103">
        <w:trPr>
          <w:trHeight w:val="756"/>
        </w:trPr>
        <w:tc>
          <w:tcPr>
            <w:tcW w:w="817" w:type="dxa"/>
            <w:vMerge/>
          </w:tcPr>
          <w:p w14:paraId="56A4DDDA" w14:textId="77777777" w:rsidR="009B287B" w:rsidRDefault="009B287B" w:rsidP="00AF3B54">
            <w:pPr>
              <w:spacing w:after="120"/>
              <w:jc w:val="both"/>
              <w:rPr>
                <w:rFonts w:asciiTheme="minorHAnsi" w:hAnsiTheme="minorHAnsi"/>
                <w:sz w:val="22"/>
                <w:szCs w:val="22"/>
              </w:rPr>
            </w:pPr>
          </w:p>
        </w:tc>
        <w:tc>
          <w:tcPr>
            <w:tcW w:w="3969" w:type="dxa"/>
          </w:tcPr>
          <w:p w14:paraId="0DDFD767"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F5750C6" w14:textId="77777777" w:rsidR="009B287B" w:rsidRPr="002F6A0A" w:rsidRDefault="009B287B" w:rsidP="00AF3B54">
            <w:pPr>
              <w:widowControl w:val="0"/>
              <w:spacing w:after="120"/>
              <w:jc w:val="both"/>
              <w:rPr>
                <w:rFonts w:asciiTheme="minorHAnsi" w:hAnsiTheme="minorHAnsi"/>
                <w:snapToGrid w:val="0"/>
                <w:sz w:val="22"/>
                <w:szCs w:val="22"/>
              </w:rPr>
            </w:pPr>
          </w:p>
          <w:p w14:paraId="33C2AB46"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w:t>
            </w:r>
            <w:r w:rsidRPr="002F6A0A">
              <w:rPr>
                <w:rFonts w:asciiTheme="minorHAnsi" w:hAnsiTheme="minorHAnsi"/>
                <w:snapToGrid w:val="0"/>
                <w:sz w:val="22"/>
                <w:szCs w:val="22"/>
              </w:rPr>
              <w:lastRenderedPageBreak/>
              <w:t xml:space="preserve">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4E31731F" w14:textId="0B51DB28"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A1A4C2B"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xml:space="preserve">% </w:t>
            </w:r>
            <w:r w:rsidR="009B287B">
              <w:rPr>
                <w:rFonts w:asciiTheme="minorHAnsi" w:hAnsiTheme="minorHAnsi"/>
                <w:snapToGrid w:val="0"/>
                <w:sz w:val="22"/>
                <w:szCs w:val="22"/>
              </w:rPr>
              <w:lastRenderedPageBreak/>
              <w:t>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r w:rsidR="00392526" w14:paraId="666BCD4B" w14:textId="77777777" w:rsidTr="00392526">
        <w:trPr>
          <w:trHeight w:val="756"/>
        </w:trPr>
        <w:tc>
          <w:tcPr>
            <w:tcW w:w="817" w:type="dxa"/>
          </w:tcPr>
          <w:p w14:paraId="2DE44A6F" w14:textId="77777777" w:rsidR="00392526" w:rsidRDefault="00392526" w:rsidP="00D95A75">
            <w:pPr>
              <w:spacing w:after="120"/>
              <w:jc w:val="both"/>
              <w:rPr>
                <w:rFonts w:asciiTheme="minorHAnsi" w:hAnsiTheme="minorHAnsi"/>
                <w:sz w:val="22"/>
                <w:szCs w:val="22"/>
              </w:rPr>
            </w:pPr>
            <w:r>
              <w:rPr>
                <w:rFonts w:asciiTheme="minorHAnsi" w:hAnsiTheme="minorHAnsi"/>
                <w:sz w:val="22"/>
                <w:szCs w:val="22"/>
              </w:rPr>
              <w:lastRenderedPageBreak/>
              <w:t>19.</w:t>
            </w:r>
          </w:p>
        </w:tc>
        <w:tc>
          <w:tcPr>
            <w:tcW w:w="3969" w:type="dxa"/>
          </w:tcPr>
          <w:p w14:paraId="2A084A89" w14:textId="77777777" w:rsidR="00392526" w:rsidRPr="00C254EE"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1843" w:type="dxa"/>
          </w:tcPr>
          <w:p w14:paraId="1B2024D1" w14:textId="584B08F2" w:rsidR="00392526" w:rsidRDefault="00392526" w:rsidP="00D95A75">
            <w:pPr>
              <w:pStyle w:val="Odstavecseseznamem"/>
              <w:widowControl w:val="0"/>
              <w:spacing w:after="120"/>
              <w:ind w:left="34"/>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B311E7F" w14:textId="77777777" w:rsidR="00392526" w:rsidRDefault="00392526" w:rsidP="00D543E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w:t>
            </w:r>
            <w:r w:rsidR="00D543E3">
              <w:rPr>
                <w:rFonts w:asciiTheme="minorHAnsi" w:hAnsiTheme="minorHAnsi"/>
                <w:snapToGrid w:val="0"/>
                <w:sz w:val="22"/>
                <w:szCs w:val="22"/>
              </w:rPr>
              <w:t>acených peněžních prostředků</w:t>
            </w:r>
            <w:r>
              <w:rPr>
                <w:rFonts w:asciiTheme="minorHAnsi" w:hAnsiTheme="minorHAnsi"/>
                <w:snapToGrid w:val="0"/>
                <w:sz w:val="22"/>
                <w:szCs w:val="22"/>
              </w:rPr>
              <w:t>.</w:t>
            </w:r>
          </w:p>
        </w:tc>
      </w:tr>
      <w:tr w:rsidR="00392526" w14:paraId="6CC14463" w14:textId="77777777" w:rsidTr="00392526">
        <w:trPr>
          <w:trHeight w:val="756"/>
        </w:trPr>
        <w:tc>
          <w:tcPr>
            <w:tcW w:w="817" w:type="dxa"/>
          </w:tcPr>
          <w:p w14:paraId="50AFAA4F" w14:textId="77777777" w:rsidR="00392526" w:rsidRDefault="00392526" w:rsidP="00D95A75">
            <w:pPr>
              <w:spacing w:after="120"/>
              <w:jc w:val="both"/>
              <w:rPr>
                <w:rFonts w:asciiTheme="minorHAnsi" w:hAnsiTheme="minorHAnsi"/>
                <w:sz w:val="22"/>
                <w:szCs w:val="22"/>
              </w:rPr>
            </w:pPr>
            <w:r>
              <w:rPr>
                <w:rFonts w:asciiTheme="minorHAnsi" w:hAnsiTheme="minorHAnsi"/>
                <w:sz w:val="22"/>
                <w:szCs w:val="22"/>
              </w:rPr>
              <w:t>20.</w:t>
            </w:r>
          </w:p>
        </w:tc>
        <w:tc>
          <w:tcPr>
            <w:tcW w:w="3969" w:type="dxa"/>
          </w:tcPr>
          <w:p w14:paraId="7E258066" w14:textId="77777777" w:rsidR="00392526" w:rsidRPr="004117C5"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7FBBB1E0" w14:textId="77777777" w:rsidR="00392526" w:rsidRPr="0060076B" w:rsidRDefault="00392526"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c>
          <w:tcPr>
            <w:tcW w:w="1843" w:type="dxa"/>
          </w:tcPr>
          <w:p w14:paraId="5EA3E312" w14:textId="05687A02" w:rsidR="00392526" w:rsidRDefault="00392526" w:rsidP="00851031">
            <w:pPr>
              <w:pStyle w:val="Odstavecseseznamem"/>
              <w:widowControl w:val="0"/>
              <w:spacing w:after="120"/>
              <w:ind w:left="34"/>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lhůtě – podle odst. 1, §</w:t>
            </w:r>
            <w:r w:rsidR="00851031">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 218/2000 Sb., o</w:t>
            </w:r>
            <w:r w:rsidR="00851031">
              <w:rPr>
                <w:rFonts w:asciiTheme="minorHAnsi" w:hAnsiTheme="minorHAnsi" w:cstheme="minorHAnsi"/>
                <w:sz w:val="22"/>
                <w:szCs w:val="22"/>
                <w:lang w:eastAsia="ar-SA"/>
              </w:rPr>
              <w:t> </w:t>
            </w:r>
            <w:r w:rsidRPr="004117C5">
              <w:rPr>
                <w:rFonts w:asciiTheme="minorHAnsi" w:hAnsiTheme="minorHAnsi" w:cstheme="minorHAnsi"/>
                <w:sz w:val="22"/>
                <w:szCs w:val="22"/>
                <w:lang w:eastAsia="ar-SA"/>
              </w:rPr>
              <w:t>rozpočtových pravidlech.</w:t>
            </w:r>
          </w:p>
        </w:tc>
        <w:tc>
          <w:tcPr>
            <w:tcW w:w="2329" w:type="dxa"/>
          </w:tcPr>
          <w:p w14:paraId="504B1DC1" w14:textId="77777777" w:rsidR="00392526" w:rsidRDefault="00392526" w:rsidP="00D543E3">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V případě neprovedení opatření k nápravě ve stanovené lhůtě bude </w:t>
            </w:r>
            <w:r w:rsidR="00D543E3">
              <w:rPr>
                <w:rFonts w:asciiTheme="minorHAnsi" w:hAnsiTheme="minorHAnsi"/>
                <w:snapToGrid w:val="0"/>
                <w:sz w:val="22"/>
                <w:szCs w:val="22"/>
              </w:rPr>
              <w:t>vrácena celková částka vyplacených peněžních prostředků</w:t>
            </w:r>
            <w:r w:rsidRPr="004117C5">
              <w:rPr>
                <w:rFonts w:asciiTheme="minorHAnsi" w:hAnsiTheme="minorHAnsi"/>
                <w:snapToGrid w:val="0"/>
                <w:sz w:val="22"/>
                <w:szCs w:val="22"/>
              </w:rPr>
              <w:t>.</w:t>
            </w:r>
          </w:p>
        </w:tc>
      </w:tr>
    </w:tbl>
    <w:p w14:paraId="4D696A8C" w14:textId="77777777" w:rsidR="00F271BA" w:rsidRDefault="00F271BA" w:rsidP="00F271BA">
      <w:pPr>
        <w:widowControl w:val="0"/>
        <w:spacing w:after="120"/>
        <w:ind w:right="-2"/>
        <w:jc w:val="both"/>
        <w:rPr>
          <w:snapToGrid w:val="0"/>
        </w:rPr>
      </w:pPr>
    </w:p>
    <w:p w14:paraId="60295BF1" w14:textId="77777777" w:rsidR="002C0AA6" w:rsidRPr="007B3553" w:rsidRDefault="002C0AA6" w:rsidP="00392526">
      <w:pPr>
        <w:pStyle w:val="Prosttext"/>
        <w:numPr>
          <w:ilvl w:val="0"/>
          <w:numId w:val="35"/>
        </w:numPr>
        <w:spacing w:after="240"/>
        <w:ind w:left="426" w:hanging="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33C35">
        <w:rPr>
          <w:rFonts w:asciiTheme="minorHAnsi" w:hAnsiTheme="minorHAnsi"/>
          <w:sz w:val="24"/>
        </w:rPr>
        <w:t>nebo ZZVZ nebo</w:t>
      </w:r>
      <w:r w:rsidR="00233C3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33C3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2DB919A6"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233C35">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3119BAC4"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31EB34A"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DCF76" w14:textId="77777777" w:rsidR="00F57C18" w:rsidRDefault="00F57C18">
      <w:r>
        <w:separator/>
      </w:r>
    </w:p>
  </w:endnote>
  <w:endnote w:type="continuationSeparator" w:id="0">
    <w:p w14:paraId="73628A70" w14:textId="77777777" w:rsidR="00F57C18" w:rsidRDefault="00F57C18">
      <w:r>
        <w:continuationSeparator/>
      </w:r>
    </w:p>
  </w:endnote>
  <w:endnote w:type="continuationNotice" w:id="1">
    <w:p w14:paraId="2D5E90AF"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37F8F" w14:textId="7CE33544"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87D79">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87D79">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ECFC9" w14:textId="77777777" w:rsidR="00F57C18" w:rsidRDefault="00F57C18">
      <w:r>
        <w:separator/>
      </w:r>
    </w:p>
  </w:footnote>
  <w:footnote w:type="continuationSeparator" w:id="0">
    <w:p w14:paraId="051C251F" w14:textId="77777777" w:rsidR="00F57C18" w:rsidRDefault="00F57C18">
      <w:r>
        <w:continuationSeparator/>
      </w:r>
    </w:p>
  </w:footnote>
  <w:footnote w:type="continuationNotice" w:id="1">
    <w:p w14:paraId="6A715800"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21A8D" w14:textId="77777777" w:rsidR="00F57C18" w:rsidRDefault="009B1E27">
    <w:pPr>
      <w:pStyle w:val="Zhlav"/>
    </w:pPr>
    <w:r>
      <w:rPr>
        <w:noProof/>
      </w:rPr>
      <w:drawing>
        <wp:anchor distT="0" distB="0" distL="114300" distR="114300" simplePos="0" relativeHeight="251658240" behindDoc="0" locked="0" layoutInCell="1" allowOverlap="1" wp14:anchorId="4FD9DF1E" wp14:editId="7451591D">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8259D9"/>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5930CA9"/>
    <w:multiLevelType w:val="hybridMultilevel"/>
    <w:tmpl w:val="A0820CCA"/>
    <w:lvl w:ilvl="0" w:tplc="470AB5F4">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7"/>
  </w:num>
  <w:num w:numId="11">
    <w:abstractNumId w:val="28"/>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6"/>
  </w:num>
  <w:num w:numId="23">
    <w:abstractNumId w:val="4"/>
  </w:num>
  <w:num w:numId="24">
    <w:abstractNumId w:val="15"/>
  </w:num>
  <w:num w:numId="25">
    <w:abstractNumId w:val="2"/>
  </w:num>
  <w:num w:numId="26">
    <w:abstractNumId w:val="30"/>
  </w:num>
  <w:num w:numId="27">
    <w:abstractNumId w:val="24"/>
  </w:num>
  <w:num w:numId="28">
    <w:abstractNumId w:val="29"/>
  </w:num>
  <w:num w:numId="29">
    <w:abstractNumId w:val="31"/>
  </w:num>
  <w:num w:numId="30">
    <w:abstractNumId w:val="10"/>
  </w:num>
  <w:num w:numId="31">
    <w:abstractNumId w:val="5"/>
  </w:num>
  <w:num w:numId="32">
    <w:abstractNumId w:val="18"/>
  </w:num>
  <w:num w:numId="33">
    <w:abstractNumId w:val="25"/>
  </w:num>
  <w:num w:numId="34">
    <w:abstractNumId w:val="22"/>
  </w:num>
  <w:num w:numId="35">
    <w:abstractNumId w:val="27"/>
  </w:num>
  <w:num w:numId="36">
    <w:abstractNumId w:val="23"/>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bová Soňa">
    <w15:presenceInfo w15:providerId="AD" w15:userId="S-1-5-21-1453678106-484518242-318601546-141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699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32C0"/>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6BD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3C35"/>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071"/>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5F1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249"/>
    <w:rsid w:val="003215E7"/>
    <w:rsid w:val="00321758"/>
    <w:rsid w:val="00321EF2"/>
    <w:rsid w:val="00323AAB"/>
    <w:rsid w:val="00323AF5"/>
    <w:rsid w:val="003240E0"/>
    <w:rsid w:val="003246ED"/>
    <w:rsid w:val="003247EC"/>
    <w:rsid w:val="00326155"/>
    <w:rsid w:val="003267DB"/>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2526"/>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562"/>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0EFE"/>
    <w:rsid w:val="004816D3"/>
    <w:rsid w:val="004820A8"/>
    <w:rsid w:val="0048422D"/>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58FB"/>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87D79"/>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98D"/>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230"/>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2E5"/>
    <w:rsid w:val="00847CA5"/>
    <w:rsid w:val="00847DC6"/>
    <w:rsid w:val="00851031"/>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2E66"/>
    <w:rsid w:val="00A03DBE"/>
    <w:rsid w:val="00A041DB"/>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2F8B"/>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97434"/>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5E3F"/>
    <w:rsid w:val="00B2617E"/>
    <w:rsid w:val="00B26414"/>
    <w:rsid w:val="00B26680"/>
    <w:rsid w:val="00B3274A"/>
    <w:rsid w:val="00B331BD"/>
    <w:rsid w:val="00B338B6"/>
    <w:rsid w:val="00B34CDE"/>
    <w:rsid w:val="00B35504"/>
    <w:rsid w:val="00B35FA7"/>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536"/>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5917"/>
    <w:rsid w:val="00C66A00"/>
    <w:rsid w:val="00C670AC"/>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29CF"/>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43E3"/>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1C4A"/>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63BE"/>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188D"/>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14:docId w14:val="49D2A32B"/>
  <w15:docId w15:val="{472E03CA-E13A-44C8-B863-7A948B081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8CBC9-C14E-42D7-A30D-FD064DD9D939}">
  <ds:schemaRefs>
    <ds:schemaRef ds:uri="http://schemas.openxmlformats.org/officeDocument/2006/bibliography"/>
  </ds:schemaRefs>
</ds:datastoreItem>
</file>

<file path=customXml/itemProps10.xml><?xml version="1.0" encoding="utf-8"?>
<ds:datastoreItem xmlns:ds="http://schemas.openxmlformats.org/officeDocument/2006/customXml" ds:itemID="{67C906D7-853B-4937-BA85-27AC5512CAD3}">
  <ds:schemaRefs>
    <ds:schemaRef ds:uri="http://schemas.openxmlformats.org/officeDocument/2006/bibliography"/>
  </ds:schemaRefs>
</ds:datastoreItem>
</file>

<file path=customXml/itemProps11.xml><?xml version="1.0" encoding="utf-8"?>
<ds:datastoreItem xmlns:ds="http://schemas.openxmlformats.org/officeDocument/2006/customXml" ds:itemID="{D6046E63-690F-434F-B63E-34F7A0D9A7A0}">
  <ds:schemaRefs>
    <ds:schemaRef ds:uri="http://schemas.openxmlformats.org/officeDocument/2006/bibliography"/>
  </ds:schemaRefs>
</ds:datastoreItem>
</file>

<file path=customXml/itemProps12.xml><?xml version="1.0" encoding="utf-8"?>
<ds:datastoreItem xmlns:ds="http://schemas.openxmlformats.org/officeDocument/2006/customXml" ds:itemID="{1811EE97-DA86-4E4D-9348-81222691680C}">
  <ds:schemaRefs>
    <ds:schemaRef ds:uri="http://schemas.openxmlformats.org/officeDocument/2006/bibliography"/>
  </ds:schemaRefs>
</ds:datastoreItem>
</file>

<file path=customXml/itemProps13.xml><?xml version="1.0" encoding="utf-8"?>
<ds:datastoreItem xmlns:ds="http://schemas.openxmlformats.org/officeDocument/2006/customXml" ds:itemID="{43913F04-8485-4568-A057-002937A59268}">
  <ds:schemaRefs>
    <ds:schemaRef ds:uri="http://schemas.openxmlformats.org/officeDocument/2006/bibliography"/>
  </ds:schemaRefs>
</ds:datastoreItem>
</file>

<file path=customXml/itemProps14.xml><?xml version="1.0" encoding="utf-8"?>
<ds:datastoreItem xmlns:ds="http://schemas.openxmlformats.org/officeDocument/2006/customXml" ds:itemID="{50703FB4-58BE-4F0A-B346-D47297350862}">
  <ds:schemaRefs>
    <ds:schemaRef ds:uri="http://schemas.openxmlformats.org/officeDocument/2006/bibliography"/>
  </ds:schemaRefs>
</ds:datastoreItem>
</file>

<file path=customXml/itemProps15.xml><?xml version="1.0" encoding="utf-8"?>
<ds:datastoreItem xmlns:ds="http://schemas.openxmlformats.org/officeDocument/2006/customXml" ds:itemID="{1A0BE732-F447-4A21-91E1-727A2969F60A}">
  <ds:schemaRefs>
    <ds:schemaRef ds:uri="http://schemas.openxmlformats.org/officeDocument/2006/bibliography"/>
  </ds:schemaRefs>
</ds:datastoreItem>
</file>

<file path=customXml/itemProps16.xml><?xml version="1.0" encoding="utf-8"?>
<ds:datastoreItem xmlns:ds="http://schemas.openxmlformats.org/officeDocument/2006/customXml" ds:itemID="{6C466836-714F-467C-A624-04F172CB5ED9}">
  <ds:schemaRefs>
    <ds:schemaRef ds:uri="http://schemas.openxmlformats.org/officeDocument/2006/bibliography"/>
  </ds:schemaRefs>
</ds:datastoreItem>
</file>

<file path=customXml/itemProps17.xml><?xml version="1.0" encoding="utf-8"?>
<ds:datastoreItem xmlns:ds="http://schemas.openxmlformats.org/officeDocument/2006/customXml" ds:itemID="{715893AE-C5F1-4C65-B664-3679CC288B5D}">
  <ds:schemaRefs>
    <ds:schemaRef ds:uri="http://schemas.openxmlformats.org/officeDocument/2006/bibliography"/>
  </ds:schemaRefs>
</ds:datastoreItem>
</file>

<file path=customXml/itemProps18.xml><?xml version="1.0" encoding="utf-8"?>
<ds:datastoreItem xmlns:ds="http://schemas.openxmlformats.org/officeDocument/2006/customXml" ds:itemID="{79973159-C672-47A4-AFF3-D26FAD777892}">
  <ds:schemaRefs>
    <ds:schemaRef ds:uri="http://schemas.openxmlformats.org/officeDocument/2006/bibliography"/>
  </ds:schemaRefs>
</ds:datastoreItem>
</file>

<file path=customXml/itemProps19.xml><?xml version="1.0" encoding="utf-8"?>
<ds:datastoreItem xmlns:ds="http://schemas.openxmlformats.org/officeDocument/2006/customXml" ds:itemID="{F0CBD829-EE5F-41B6-B58E-1D22D44D614A}">
  <ds:schemaRefs>
    <ds:schemaRef ds:uri="http://schemas.openxmlformats.org/officeDocument/2006/bibliography"/>
  </ds:schemaRefs>
</ds:datastoreItem>
</file>

<file path=customXml/itemProps2.xml><?xml version="1.0" encoding="utf-8"?>
<ds:datastoreItem xmlns:ds="http://schemas.openxmlformats.org/officeDocument/2006/customXml" ds:itemID="{B6050FCC-8031-4F0D-94BA-4DB9B9EBDE32}">
  <ds:schemaRefs>
    <ds:schemaRef ds:uri="http://schemas.openxmlformats.org/officeDocument/2006/bibliography"/>
  </ds:schemaRefs>
</ds:datastoreItem>
</file>

<file path=customXml/itemProps20.xml><?xml version="1.0" encoding="utf-8"?>
<ds:datastoreItem xmlns:ds="http://schemas.openxmlformats.org/officeDocument/2006/customXml" ds:itemID="{D6B5181C-5266-4DCF-8FCF-2166498F9032}">
  <ds:schemaRefs>
    <ds:schemaRef ds:uri="http://schemas.openxmlformats.org/officeDocument/2006/bibliography"/>
  </ds:schemaRefs>
</ds:datastoreItem>
</file>

<file path=customXml/itemProps21.xml><?xml version="1.0" encoding="utf-8"?>
<ds:datastoreItem xmlns:ds="http://schemas.openxmlformats.org/officeDocument/2006/customXml" ds:itemID="{98D1C785-8138-453A-9055-ADC0C42A9DF9}">
  <ds:schemaRefs>
    <ds:schemaRef ds:uri="http://schemas.openxmlformats.org/officeDocument/2006/bibliography"/>
  </ds:schemaRefs>
</ds:datastoreItem>
</file>

<file path=customXml/itemProps22.xml><?xml version="1.0" encoding="utf-8"?>
<ds:datastoreItem xmlns:ds="http://schemas.openxmlformats.org/officeDocument/2006/customXml" ds:itemID="{AC7C37CD-D5F6-42DA-ACE9-52824DF5015F}">
  <ds:schemaRefs>
    <ds:schemaRef ds:uri="http://schemas.openxmlformats.org/officeDocument/2006/bibliography"/>
  </ds:schemaRefs>
</ds:datastoreItem>
</file>

<file path=customXml/itemProps3.xml><?xml version="1.0" encoding="utf-8"?>
<ds:datastoreItem xmlns:ds="http://schemas.openxmlformats.org/officeDocument/2006/customXml" ds:itemID="{9BCD484C-35EC-499D-9D3A-D8B343AB46EF}">
  <ds:schemaRefs>
    <ds:schemaRef ds:uri="http://schemas.openxmlformats.org/officeDocument/2006/bibliography"/>
  </ds:schemaRefs>
</ds:datastoreItem>
</file>

<file path=customXml/itemProps4.xml><?xml version="1.0" encoding="utf-8"?>
<ds:datastoreItem xmlns:ds="http://schemas.openxmlformats.org/officeDocument/2006/customXml" ds:itemID="{21E89F5B-F4A2-4138-91C3-367475E4C7F0}">
  <ds:schemaRefs>
    <ds:schemaRef ds:uri="http://schemas.openxmlformats.org/officeDocument/2006/bibliography"/>
  </ds:schemaRefs>
</ds:datastoreItem>
</file>

<file path=customXml/itemProps5.xml><?xml version="1.0" encoding="utf-8"?>
<ds:datastoreItem xmlns:ds="http://schemas.openxmlformats.org/officeDocument/2006/customXml" ds:itemID="{1C3CB18B-1464-45A0-AB62-3FCF77E42A90}">
  <ds:schemaRefs>
    <ds:schemaRef ds:uri="http://schemas.openxmlformats.org/officeDocument/2006/bibliography"/>
  </ds:schemaRefs>
</ds:datastoreItem>
</file>

<file path=customXml/itemProps6.xml><?xml version="1.0" encoding="utf-8"?>
<ds:datastoreItem xmlns:ds="http://schemas.openxmlformats.org/officeDocument/2006/customXml" ds:itemID="{506B1788-BA1C-40A5-A7F8-14A103BEE69F}">
  <ds:schemaRefs>
    <ds:schemaRef ds:uri="http://schemas.openxmlformats.org/officeDocument/2006/bibliography"/>
  </ds:schemaRefs>
</ds:datastoreItem>
</file>

<file path=customXml/itemProps7.xml><?xml version="1.0" encoding="utf-8"?>
<ds:datastoreItem xmlns:ds="http://schemas.openxmlformats.org/officeDocument/2006/customXml" ds:itemID="{6BADA6E7-D63B-4180-82C1-2B329D5C2F3F}">
  <ds:schemaRefs>
    <ds:schemaRef ds:uri="http://schemas.openxmlformats.org/officeDocument/2006/bibliography"/>
  </ds:schemaRefs>
</ds:datastoreItem>
</file>

<file path=customXml/itemProps8.xml><?xml version="1.0" encoding="utf-8"?>
<ds:datastoreItem xmlns:ds="http://schemas.openxmlformats.org/officeDocument/2006/customXml" ds:itemID="{E0E278E0-9B1A-46F9-B586-4CEC81D2EC59}">
  <ds:schemaRefs>
    <ds:schemaRef ds:uri="http://schemas.openxmlformats.org/officeDocument/2006/bibliography"/>
  </ds:schemaRefs>
</ds:datastoreItem>
</file>

<file path=customXml/itemProps9.xml><?xml version="1.0" encoding="utf-8"?>
<ds:datastoreItem xmlns:ds="http://schemas.openxmlformats.org/officeDocument/2006/customXml" ds:itemID="{B3AA874C-4C53-4708-A287-38DA350C8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2950</Words>
  <Characters>17159</Characters>
  <Application>Microsoft Office Word</Application>
  <DocSecurity>0</DocSecurity>
  <Lines>142</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10</cp:revision>
  <cp:lastPrinted>2015-09-16T08:02:00Z</cp:lastPrinted>
  <dcterms:created xsi:type="dcterms:W3CDTF">2017-07-26T12:59:00Z</dcterms:created>
  <dcterms:modified xsi:type="dcterms:W3CDTF">2020-05-04T17:30:00Z</dcterms:modified>
</cp:coreProperties>
</file>